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79C88" w14:textId="77777777" w:rsidR="006223E9" w:rsidRDefault="006223E9" w:rsidP="006223E9">
      <w:pPr>
        <w:widowControl w:val="0"/>
        <w:autoSpaceDE w:val="0"/>
        <w:autoSpaceDN w:val="0"/>
        <w:adjustRightInd w:val="0"/>
        <w:ind w:right="-347"/>
        <w:jc w:val="both"/>
        <w:rPr>
          <w:rFonts w:ascii="Times-Roman" w:eastAsiaTheme="minorHAnsi" w:hAnsi="Times-Roman" w:cs="Times-Roman"/>
          <w:sz w:val="22"/>
          <w:szCs w:val="22"/>
        </w:rPr>
      </w:pPr>
      <w:r>
        <w:rPr>
          <w:rFonts w:ascii="Times-Roman" w:eastAsiaTheme="minorHAnsi" w:hAnsi="Times-Roman" w:cs="Times-Roman"/>
          <w:noProof/>
          <w:sz w:val="22"/>
          <w:szCs w:val="22"/>
        </w:rPr>
        <w:drawing>
          <wp:inline distT="0" distB="0" distL="0" distR="0" wp14:anchorId="0706B15D" wp14:editId="26CEFC8D">
            <wp:extent cx="6367780" cy="1753105"/>
            <wp:effectExtent l="0" t="0" r="762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7780" cy="175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CEAC4" w14:textId="77777777" w:rsidR="006223E9" w:rsidRDefault="006223E9" w:rsidP="006223E9">
      <w:pPr>
        <w:widowControl w:val="0"/>
        <w:autoSpaceDE w:val="0"/>
        <w:autoSpaceDN w:val="0"/>
        <w:adjustRightInd w:val="0"/>
        <w:ind w:right="-347"/>
        <w:jc w:val="both"/>
        <w:rPr>
          <w:rFonts w:ascii="Times-Roman" w:eastAsiaTheme="minorHAnsi" w:hAnsi="Times-Roman" w:cs="Times-Roman"/>
          <w:sz w:val="22"/>
          <w:szCs w:val="22"/>
        </w:rPr>
      </w:pPr>
    </w:p>
    <w:p w14:paraId="5E97477B" w14:textId="162B9AEE" w:rsidR="006223E9" w:rsidRPr="00351AD2" w:rsidRDefault="00E25756" w:rsidP="006223E9">
      <w:pPr>
        <w:widowControl w:val="0"/>
        <w:autoSpaceDE w:val="0"/>
        <w:autoSpaceDN w:val="0"/>
        <w:adjustRightInd w:val="0"/>
        <w:jc w:val="both"/>
        <w:rPr>
          <w:b/>
          <w:color w:val="231F20"/>
          <w:sz w:val="18"/>
          <w:szCs w:val="18"/>
        </w:rPr>
      </w:pPr>
      <w:r>
        <w:rPr>
          <w:b/>
          <w:sz w:val="18"/>
          <w:szCs w:val="18"/>
        </w:rPr>
        <w:t>Table S</w:t>
      </w:r>
      <w:r w:rsidR="006223E9">
        <w:rPr>
          <w:b/>
          <w:sz w:val="18"/>
          <w:szCs w:val="18"/>
        </w:rPr>
        <w:t>1</w:t>
      </w:r>
      <w:r w:rsidR="006223E9" w:rsidRPr="00351AD2">
        <w:rPr>
          <w:b/>
          <w:sz w:val="18"/>
          <w:szCs w:val="18"/>
        </w:rPr>
        <w:t xml:space="preserve"> – </w:t>
      </w:r>
      <w:r w:rsidR="006223E9" w:rsidRPr="00351AD2">
        <w:rPr>
          <w:b/>
          <w:color w:val="231F20"/>
          <w:sz w:val="18"/>
          <w:szCs w:val="18"/>
        </w:rPr>
        <w:t xml:space="preserve">Results of </w:t>
      </w:r>
      <w:r w:rsidR="006223E9" w:rsidRPr="00007822">
        <w:rPr>
          <w:b/>
          <w:color w:val="231F20"/>
          <w:sz w:val="18"/>
          <w:szCs w:val="18"/>
          <w:vertAlign w:val="superscript"/>
        </w:rPr>
        <w:t>14</w:t>
      </w:r>
      <w:r w:rsidR="006223E9" w:rsidRPr="00351AD2">
        <w:rPr>
          <w:b/>
          <w:color w:val="231F20"/>
          <w:sz w:val="18"/>
          <w:szCs w:val="18"/>
        </w:rPr>
        <w:t xml:space="preserve">C accelerator mass spectrometry dating </w:t>
      </w:r>
      <w:r w:rsidR="006223E9">
        <w:rPr>
          <w:b/>
          <w:color w:val="231F20"/>
          <w:sz w:val="18"/>
          <w:szCs w:val="18"/>
        </w:rPr>
        <w:t>for</w:t>
      </w:r>
      <w:r w:rsidR="006223E9" w:rsidRPr="00351AD2">
        <w:rPr>
          <w:b/>
          <w:color w:val="231F20"/>
          <w:sz w:val="18"/>
          <w:szCs w:val="18"/>
        </w:rPr>
        <w:t xml:space="preserve"> c</w:t>
      </w:r>
      <w:r w:rsidR="006223E9">
        <w:rPr>
          <w:b/>
          <w:color w:val="231F20"/>
          <w:sz w:val="18"/>
          <w:szCs w:val="18"/>
        </w:rPr>
        <w:t xml:space="preserve">ores GeoB11033-1 (Galiza), DIVA </w:t>
      </w:r>
      <w:r w:rsidR="006223E9" w:rsidRPr="00351AD2">
        <w:rPr>
          <w:b/>
          <w:color w:val="231F20"/>
          <w:sz w:val="18"/>
          <w:szCs w:val="18"/>
        </w:rPr>
        <w:t>09</w:t>
      </w:r>
      <w:r w:rsidR="006223E9">
        <w:rPr>
          <w:b/>
          <w:color w:val="231F20"/>
          <w:sz w:val="18"/>
          <w:szCs w:val="18"/>
        </w:rPr>
        <w:t>GC</w:t>
      </w:r>
      <w:r w:rsidR="006223E9" w:rsidRPr="00351AD2">
        <w:rPr>
          <w:b/>
          <w:color w:val="231F20"/>
          <w:sz w:val="18"/>
          <w:szCs w:val="18"/>
        </w:rPr>
        <w:t>(Minho) and POPEI VC2B (Algarve). Ages wer</w:t>
      </w:r>
      <w:r w:rsidR="006223E9">
        <w:rPr>
          <w:b/>
          <w:color w:val="231F20"/>
          <w:sz w:val="18"/>
          <w:szCs w:val="18"/>
        </w:rPr>
        <w:t>e reservoir corrected by 400 yr</w:t>
      </w:r>
      <w:r w:rsidR="006223E9" w:rsidRPr="00351AD2">
        <w:rPr>
          <w:b/>
          <w:color w:val="231F20"/>
          <w:sz w:val="18"/>
          <w:szCs w:val="18"/>
        </w:rPr>
        <w:t xml:space="preserve"> and converted into calendar years (AD/CE).</w:t>
      </w:r>
    </w:p>
    <w:p w14:paraId="2E818C86" w14:textId="77777777" w:rsidR="006223E9" w:rsidRPr="007464AE" w:rsidRDefault="006223E9" w:rsidP="00CB4F86">
      <w:pPr>
        <w:spacing w:before="120" w:after="360"/>
        <w:jc w:val="both"/>
      </w:pPr>
    </w:p>
    <w:p w14:paraId="25C60B3A" w14:textId="5DB68DA5" w:rsidR="00430A34" w:rsidRDefault="002662EA" w:rsidP="00430A34">
      <w:pPr>
        <w:widowControl w:val="0"/>
        <w:autoSpaceDE w:val="0"/>
        <w:autoSpaceDN w:val="0"/>
        <w:adjustRightInd w:val="0"/>
        <w:jc w:val="both"/>
        <w:rPr>
          <w:rFonts w:ascii="Times-Roman" w:eastAsiaTheme="minorHAnsi" w:hAnsi="Times-Roman" w:cs="Times-Roman"/>
        </w:rPr>
      </w:pPr>
      <w:r>
        <w:rPr>
          <w:rFonts w:ascii="Times-Roman" w:eastAsiaTheme="minorHAnsi" w:hAnsi="Times-Roman" w:cs="Times-Roman"/>
          <w:noProof/>
        </w:rPr>
        <w:drawing>
          <wp:inline distT="0" distB="0" distL="0" distR="0" wp14:anchorId="3F64D7DF" wp14:editId="6417D984">
            <wp:extent cx="6367780" cy="257683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e model new cores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7780" cy="2576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0A34">
        <w:rPr>
          <w:rFonts w:ascii="Times-Roman" w:eastAsiaTheme="minorHAnsi" w:hAnsi="Times-Roman" w:cs="Times-Roman"/>
        </w:rPr>
        <w:tab/>
      </w:r>
      <w:r w:rsidR="00430A34">
        <w:rPr>
          <w:rFonts w:ascii="Times-Roman" w:eastAsiaTheme="minorHAnsi" w:hAnsi="Times-Roman" w:cs="Times-Roman"/>
        </w:rPr>
        <w:tab/>
      </w:r>
      <w:r w:rsidR="00430A34">
        <w:rPr>
          <w:rFonts w:ascii="Times-Roman" w:eastAsiaTheme="minorHAnsi" w:hAnsi="Times-Roman" w:cs="Times-Roman"/>
        </w:rPr>
        <w:tab/>
      </w:r>
      <w:r w:rsidR="00430A34">
        <w:rPr>
          <w:rFonts w:ascii="Times-Roman" w:eastAsiaTheme="minorHAnsi" w:hAnsi="Times-Roman" w:cs="Times-Roman"/>
        </w:rPr>
        <w:tab/>
      </w:r>
      <w:r w:rsidR="00430A34">
        <w:rPr>
          <w:rFonts w:ascii="Times-Roman" w:eastAsiaTheme="minorHAnsi" w:hAnsi="Times-Roman" w:cs="Times-Roman"/>
        </w:rPr>
        <w:tab/>
      </w:r>
      <w:r w:rsidR="00430A34">
        <w:rPr>
          <w:rFonts w:ascii="Times-Roman" w:eastAsiaTheme="minorHAnsi" w:hAnsi="Times-Roman" w:cs="Times-Roman"/>
        </w:rPr>
        <w:tab/>
      </w:r>
      <w:r w:rsidR="00430A34">
        <w:rPr>
          <w:rFonts w:ascii="Times-Roman" w:eastAsiaTheme="minorHAnsi" w:hAnsi="Times-Roman" w:cs="Times-Roman"/>
        </w:rPr>
        <w:tab/>
      </w:r>
    </w:p>
    <w:p w14:paraId="39A96A38" w14:textId="5552F528" w:rsidR="00430A34" w:rsidRDefault="00E25756" w:rsidP="00430A34">
      <w:pPr>
        <w:widowControl w:val="0"/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b/>
          <w:sz w:val="18"/>
          <w:szCs w:val="18"/>
        </w:rPr>
      </w:pPr>
      <w:r>
        <w:rPr>
          <w:rFonts w:ascii="Times-Roman" w:eastAsiaTheme="minorHAnsi" w:hAnsi="Times-Roman" w:cs="Times-Roman"/>
          <w:b/>
          <w:sz w:val="18"/>
          <w:szCs w:val="18"/>
        </w:rPr>
        <w:t>Figure S</w:t>
      </w:r>
      <w:r w:rsidR="00430A34" w:rsidRPr="00007822">
        <w:rPr>
          <w:rFonts w:ascii="Times-Roman" w:eastAsiaTheme="minorHAnsi" w:hAnsi="Times-Roman" w:cs="Times-Roman"/>
          <w:b/>
          <w:sz w:val="18"/>
          <w:szCs w:val="18"/>
        </w:rPr>
        <w:t xml:space="preserve">1 – </w:t>
      </w:r>
      <w:r w:rsidR="00430A34" w:rsidRPr="00007822">
        <w:rPr>
          <w:rFonts w:ascii="TimesNewRomanPSMT" w:eastAsiaTheme="minorHAnsi" w:hAnsi="TimesNewRomanPSMT" w:cs="TimesNewRomanPSMT"/>
          <w:b/>
          <w:sz w:val="18"/>
          <w:szCs w:val="18"/>
          <w:vertAlign w:val="superscript"/>
        </w:rPr>
        <w:t>210</w:t>
      </w:r>
      <w:r w:rsidR="00430A34" w:rsidRPr="00007822">
        <w:rPr>
          <w:rFonts w:ascii="TimesNewRomanPSMT" w:eastAsiaTheme="minorHAnsi" w:hAnsi="TimesNewRomanPSMT" w:cs="TimesNewRomanPSMT"/>
          <w:b/>
          <w:sz w:val="18"/>
          <w:szCs w:val="18"/>
        </w:rPr>
        <w:t xml:space="preserve">Pb activity </w:t>
      </w:r>
      <w:proofErr w:type="spellStart"/>
      <w:r w:rsidR="00430A34" w:rsidRPr="00007822">
        <w:rPr>
          <w:rFonts w:ascii="TimesNewRomanPSMT" w:eastAsiaTheme="minorHAnsi" w:hAnsi="TimesNewRomanPSMT" w:cs="TimesNewRomanPSMT"/>
          <w:b/>
          <w:sz w:val="18"/>
          <w:szCs w:val="18"/>
        </w:rPr>
        <w:t>downcore</w:t>
      </w:r>
      <w:proofErr w:type="spellEnd"/>
      <w:r w:rsidR="00430A34" w:rsidRPr="00007822">
        <w:rPr>
          <w:rFonts w:ascii="TimesNewRomanPSMT" w:eastAsiaTheme="minorHAnsi" w:hAnsi="TimesNewRomanPSMT" w:cs="TimesNewRomanPSMT"/>
          <w:b/>
          <w:sz w:val="18"/>
          <w:szCs w:val="18"/>
        </w:rPr>
        <w:t xml:space="preserve"> for the </w:t>
      </w:r>
      <w:r w:rsidR="00430A34">
        <w:rPr>
          <w:rFonts w:ascii="TimesNewRomanPSMT" w:eastAsiaTheme="minorHAnsi" w:hAnsi="TimesNewRomanPSMT" w:cs="TimesNewRomanPSMT"/>
          <w:b/>
          <w:sz w:val="18"/>
          <w:szCs w:val="18"/>
        </w:rPr>
        <w:t xml:space="preserve">Galiza </w:t>
      </w:r>
      <w:r w:rsidR="00430A34" w:rsidRPr="00007822">
        <w:rPr>
          <w:rFonts w:ascii="TimesNewRomanPSMT" w:eastAsiaTheme="minorHAnsi" w:hAnsi="TimesNewRomanPSMT" w:cs="TimesNewRomanPSMT"/>
          <w:b/>
          <w:sz w:val="18"/>
          <w:szCs w:val="18"/>
        </w:rPr>
        <w:t xml:space="preserve">box-core </w:t>
      </w:r>
      <w:r w:rsidR="00430A34">
        <w:rPr>
          <w:rFonts w:ascii="TimesNewRomanPSMT" w:eastAsiaTheme="minorHAnsi" w:hAnsi="TimesNewRomanPSMT" w:cs="TimesNewRomanPSMT"/>
          <w:b/>
          <w:sz w:val="18"/>
          <w:szCs w:val="18"/>
        </w:rPr>
        <w:t>(</w:t>
      </w:r>
      <w:r w:rsidR="00430A34" w:rsidRPr="00007822">
        <w:rPr>
          <w:rFonts w:ascii="Times-Roman" w:eastAsiaTheme="minorHAnsi" w:hAnsi="Times-Roman" w:cs="Times-Roman"/>
          <w:b/>
          <w:sz w:val="18"/>
          <w:szCs w:val="18"/>
        </w:rPr>
        <w:t>GeoB11033-1</w:t>
      </w:r>
      <w:r w:rsidR="00430A34">
        <w:rPr>
          <w:rFonts w:ascii="TimesNewRomanPSMT" w:eastAsiaTheme="minorHAnsi" w:hAnsi="TimesNewRomanPSMT" w:cs="TimesNewRomanPSMT"/>
          <w:b/>
          <w:sz w:val="18"/>
          <w:szCs w:val="18"/>
        </w:rPr>
        <w:t>)</w:t>
      </w:r>
      <w:r w:rsidR="00430A34" w:rsidRPr="00007822">
        <w:rPr>
          <w:rFonts w:ascii="TimesNewRomanPSMT" w:eastAsiaTheme="minorHAnsi" w:hAnsi="TimesNewRomanPSMT" w:cs="TimesNewRomanPSMT"/>
          <w:b/>
          <w:sz w:val="18"/>
          <w:szCs w:val="18"/>
        </w:rPr>
        <w:t xml:space="preserve"> and </w:t>
      </w:r>
      <w:r w:rsidR="00430A34">
        <w:rPr>
          <w:rFonts w:ascii="TimesNewRomanPSMT" w:eastAsiaTheme="minorHAnsi" w:hAnsi="TimesNewRomanPSMT" w:cs="TimesNewRomanPSMT"/>
          <w:b/>
          <w:sz w:val="18"/>
          <w:szCs w:val="18"/>
        </w:rPr>
        <w:t>the Minho (</w:t>
      </w:r>
      <w:r w:rsidR="005F0E0D">
        <w:rPr>
          <w:rFonts w:ascii="TimesNewRomanPSMT" w:eastAsiaTheme="minorHAnsi" w:hAnsi="TimesNewRomanPSMT" w:cs="TimesNewRomanPSMT"/>
          <w:b/>
          <w:sz w:val="18"/>
          <w:szCs w:val="18"/>
        </w:rPr>
        <w:t>DIVA09</w:t>
      </w:r>
      <w:r w:rsidR="00430A34" w:rsidRPr="00007822">
        <w:rPr>
          <w:rFonts w:ascii="TimesNewRomanPSMT" w:eastAsiaTheme="minorHAnsi" w:hAnsi="TimesNewRomanPSMT" w:cs="TimesNewRomanPSMT"/>
          <w:b/>
          <w:sz w:val="18"/>
          <w:szCs w:val="18"/>
        </w:rPr>
        <w:t>GC</w:t>
      </w:r>
      <w:r w:rsidR="00430A34">
        <w:rPr>
          <w:rFonts w:ascii="TimesNewRomanPSMT" w:eastAsiaTheme="minorHAnsi" w:hAnsi="TimesNewRomanPSMT" w:cs="TimesNewRomanPSMT"/>
          <w:b/>
          <w:sz w:val="18"/>
          <w:szCs w:val="18"/>
        </w:rPr>
        <w:t>)</w:t>
      </w:r>
      <w:r w:rsidR="00430A34" w:rsidRPr="00007822">
        <w:rPr>
          <w:rFonts w:ascii="TimesNewRomanPSMT" w:eastAsiaTheme="minorHAnsi" w:hAnsi="TimesNewRomanPSMT" w:cs="TimesNewRomanPSMT"/>
          <w:b/>
          <w:sz w:val="18"/>
          <w:szCs w:val="18"/>
        </w:rPr>
        <w:t xml:space="preserve"> and </w:t>
      </w:r>
      <w:r w:rsidR="00430A34">
        <w:rPr>
          <w:rFonts w:ascii="TimesNewRomanPSMT" w:eastAsiaTheme="minorHAnsi" w:hAnsi="TimesNewRomanPSMT" w:cs="TimesNewRomanPSMT"/>
          <w:b/>
          <w:sz w:val="18"/>
          <w:szCs w:val="18"/>
        </w:rPr>
        <w:t>Algarve (</w:t>
      </w:r>
      <w:r w:rsidR="00430A34" w:rsidRPr="00007822">
        <w:rPr>
          <w:rFonts w:ascii="TimesNewRomanPSMT" w:eastAsiaTheme="minorHAnsi" w:hAnsi="TimesNewRomanPSMT" w:cs="TimesNewRomanPSMT"/>
          <w:b/>
          <w:sz w:val="18"/>
          <w:szCs w:val="18"/>
        </w:rPr>
        <w:t>POPEI VC2B</w:t>
      </w:r>
      <w:r w:rsidR="00430A34">
        <w:rPr>
          <w:rFonts w:ascii="TimesNewRomanPSMT" w:eastAsiaTheme="minorHAnsi" w:hAnsi="TimesNewRomanPSMT" w:cs="TimesNewRomanPSMT"/>
          <w:b/>
          <w:sz w:val="18"/>
          <w:szCs w:val="18"/>
        </w:rPr>
        <w:t>) cores</w:t>
      </w:r>
      <w:r w:rsidR="00430A34" w:rsidRPr="00007822">
        <w:rPr>
          <w:rFonts w:ascii="TimesNewRomanPSMT" w:eastAsiaTheme="minorHAnsi" w:hAnsi="TimesNewRomanPSMT" w:cs="TimesNewRomanPSMT"/>
          <w:b/>
          <w:sz w:val="18"/>
          <w:szCs w:val="18"/>
        </w:rPr>
        <w:t>.</w:t>
      </w:r>
    </w:p>
    <w:p w14:paraId="74815EB2" w14:textId="77777777" w:rsidR="00B8755F" w:rsidRDefault="00B8755F" w:rsidP="00430A34">
      <w:pPr>
        <w:widowControl w:val="0"/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b/>
          <w:sz w:val="18"/>
          <w:szCs w:val="18"/>
        </w:rPr>
      </w:pPr>
    </w:p>
    <w:p w14:paraId="12540979" w14:textId="77777777" w:rsidR="00041715" w:rsidRDefault="00041715" w:rsidP="00430A34">
      <w:pPr>
        <w:widowControl w:val="0"/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b/>
          <w:sz w:val="18"/>
          <w:szCs w:val="18"/>
        </w:rPr>
      </w:pPr>
    </w:p>
    <w:p w14:paraId="75BA32C6" w14:textId="5208E58D" w:rsidR="00B8755F" w:rsidRDefault="00B8755F" w:rsidP="00430A34">
      <w:pPr>
        <w:widowControl w:val="0"/>
        <w:autoSpaceDE w:val="0"/>
        <w:autoSpaceDN w:val="0"/>
        <w:adjustRightInd w:val="0"/>
        <w:jc w:val="both"/>
        <w:rPr>
          <w:rFonts w:ascii="Times-Roman" w:eastAsiaTheme="minorHAnsi" w:hAnsi="Times-Roman" w:cs="Times-Roman"/>
          <w:b/>
          <w:sz w:val="18"/>
          <w:szCs w:val="18"/>
        </w:rPr>
      </w:pPr>
      <w:r>
        <w:rPr>
          <w:rFonts w:eastAsiaTheme="minorHAnsi"/>
          <w:noProof/>
          <w:sz w:val="22"/>
          <w:szCs w:val="22"/>
        </w:rPr>
        <w:drawing>
          <wp:inline distT="0" distB="0" distL="0" distR="0" wp14:anchorId="3A5B2370" wp14:editId="556B4658">
            <wp:extent cx="2854960" cy="2230438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2230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8FAC1" w14:textId="03A61220" w:rsidR="00B8755F" w:rsidRPr="002D6E7B" w:rsidRDefault="00B8755F" w:rsidP="00B8755F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HAnsi"/>
          <w:b/>
          <w:sz w:val="18"/>
          <w:szCs w:val="18"/>
        </w:rPr>
      </w:pPr>
      <w:r w:rsidRPr="002D6E7B">
        <w:rPr>
          <w:rFonts w:eastAsiaTheme="minorHAnsi"/>
          <w:b/>
          <w:sz w:val="18"/>
          <w:szCs w:val="18"/>
        </w:rPr>
        <w:t xml:space="preserve">Figure </w:t>
      </w:r>
      <w:r w:rsidR="00E25756">
        <w:rPr>
          <w:rFonts w:eastAsiaTheme="minorHAnsi"/>
          <w:b/>
          <w:sz w:val="18"/>
          <w:szCs w:val="18"/>
        </w:rPr>
        <w:t>S</w:t>
      </w:r>
      <w:r w:rsidR="00041715">
        <w:rPr>
          <w:rFonts w:eastAsiaTheme="minorHAnsi"/>
          <w:b/>
          <w:sz w:val="18"/>
          <w:szCs w:val="18"/>
        </w:rPr>
        <w:t>2</w:t>
      </w:r>
      <w:r w:rsidRPr="002D6E7B">
        <w:rPr>
          <w:rFonts w:eastAsiaTheme="minorHAnsi"/>
          <w:b/>
          <w:sz w:val="18"/>
          <w:szCs w:val="18"/>
        </w:rPr>
        <w:t xml:space="preserve">. Depth </w:t>
      </w:r>
      <w:r w:rsidRPr="002D6E7B">
        <w:rPr>
          <w:rFonts w:eastAsiaTheme="minorHAnsi"/>
          <w:b/>
          <w:i/>
          <w:iCs/>
          <w:sz w:val="18"/>
          <w:szCs w:val="18"/>
        </w:rPr>
        <w:t>vs</w:t>
      </w:r>
      <w:r w:rsidRPr="002D6E7B">
        <w:rPr>
          <w:rFonts w:eastAsiaTheme="minorHAnsi"/>
          <w:b/>
          <w:sz w:val="18"/>
          <w:szCs w:val="18"/>
        </w:rPr>
        <w:t>. AD</w:t>
      </w:r>
      <w:r w:rsidR="002160A5">
        <w:rPr>
          <w:rFonts w:eastAsiaTheme="minorHAnsi"/>
          <w:b/>
          <w:sz w:val="18"/>
          <w:szCs w:val="18"/>
        </w:rPr>
        <w:t>/CE</w:t>
      </w:r>
      <w:bookmarkStart w:id="0" w:name="_GoBack"/>
      <w:bookmarkEnd w:id="0"/>
      <w:r w:rsidRPr="002D6E7B">
        <w:rPr>
          <w:rFonts w:eastAsiaTheme="minorHAnsi"/>
          <w:b/>
          <w:sz w:val="18"/>
          <w:szCs w:val="18"/>
        </w:rPr>
        <w:t xml:space="preserve"> ages (with</w:t>
      </w:r>
      <w:r>
        <w:rPr>
          <w:rFonts w:eastAsiaTheme="minorHAnsi"/>
          <w:b/>
          <w:sz w:val="18"/>
          <w:szCs w:val="18"/>
        </w:rPr>
        <w:t xml:space="preserve"> 2σ error) for cores GeoB11033-1</w:t>
      </w:r>
      <w:r w:rsidRPr="002D6E7B">
        <w:rPr>
          <w:rFonts w:eastAsiaTheme="minorHAnsi"/>
          <w:b/>
          <w:sz w:val="18"/>
          <w:szCs w:val="18"/>
        </w:rPr>
        <w:t xml:space="preserve"> and GC at the Galiza site (orange), DIVA09GC (Minho, magenta</w:t>
      </w:r>
      <w:r>
        <w:rPr>
          <w:rFonts w:eastAsiaTheme="minorHAnsi"/>
          <w:b/>
          <w:sz w:val="18"/>
          <w:szCs w:val="18"/>
        </w:rPr>
        <w:t>) and POPEI VC2B (Algarve, red),</w:t>
      </w:r>
      <w:r w:rsidRPr="002D6E7B">
        <w:rPr>
          <w:rFonts w:eastAsiaTheme="minorHAnsi"/>
          <w:b/>
          <w:sz w:val="18"/>
          <w:szCs w:val="18"/>
        </w:rPr>
        <w:t xml:space="preserve"> with a linear best fit.</w:t>
      </w:r>
    </w:p>
    <w:p w14:paraId="5D0595B0" w14:textId="77777777" w:rsidR="00B8755F" w:rsidRPr="00007822" w:rsidRDefault="00B8755F" w:rsidP="00430A34">
      <w:pPr>
        <w:widowControl w:val="0"/>
        <w:autoSpaceDE w:val="0"/>
        <w:autoSpaceDN w:val="0"/>
        <w:adjustRightInd w:val="0"/>
        <w:jc w:val="both"/>
        <w:rPr>
          <w:rFonts w:ascii="Times-Roman" w:eastAsiaTheme="minorHAnsi" w:hAnsi="Times-Roman" w:cs="Times-Roman"/>
          <w:b/>
          <w:sz w:val="18"/>
          <w:szCs w:val="18"/>
        </w:rPr>
      </w:pPr>
    </w:p>
    <w:p w14:paraId="1B4ABFF7" w14:textId="5310423F" w:rsidR="00E52FE7" w:rsidRDefault="00430A34" w:rsidP="00E52FE7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 wp14:anchorId="31CA519D" wp14:editId="28DF9471">
            <wp:extent cx="2854960" cy="3600607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ST satelite vs AAT biom ERROR.pd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5345" cy="3601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326F2" w14:textId="4D1CA858" w:rsidR="00E52FE7" w:rsidRDefault="00E52FE7" w:rsidP="00CB4F86">
      <w:pPr>
        <w:widowControl w:val="0"/>
        <w:autoSpaceDE w:val="0"/>
        <w:autoSpaceDN w:val="0"/>
        <w:adjustRightInd w:val="0"/>
        <w:jc w:val="both"/>
        <w:rPr>
          <w:b/>
          <w:color w:val="231F20"/>
          <w:sz w:val="18"/>
          <w:szCs w:val="18"/>
        </w:rPr>
      </w:pPr>
      <w:r w:rsidRPr="00802BD2">
        <w:rPr>
          <w:b/>
          <w:sz w:val="18"/>
          <w:szCs w:val="18"/>
        </w:rPr>
        <w:t xml:space="preserve">Figure </w:t>
      </w:r>
      <w:r w:rsidR="00E25756">
        <w:rPr>
          <w:b/>
          <w:sz w:val="18"/>
          <w:szCs w:val="18"/>
        </w:rPr>
        <w:t>S</w:t>
      </w:r>
      <w:r w:rsidR="00041715">
        <w:rPr>
          <w:b/>
          <w:sz w:val="18"/>
          <w:szCs w:val="18"/>
        </w:rPr>
        <w:t>3</w:t>
      </w:r>
      <w:r w:rsidRPr="00802BD2">
        <w:rPr>
          <w:b/>
          <w:sz w:val="18"/>
          <w:szCs w:val="18"/>
        </w:rPr>
        <w:t xml:space="preserve"> – </w:t>
      </w:r>
      <w:r w:rsidRPr="00802BD2">
        <w:rPr>
          <w:b/>
          <w:color w:val="231F20"/>
          <w:sz w:val="18"/>
          <w:szCs w:val="18"/>
        </w:rPr>
        <w:t xml:space="preserve">Comparison of alkenone-derived sea surface temperature (SST – black diamonds) </w:t>
      </w:r>
      <w:r w:rsidR="00EE569C">
        <w:rPr>
          <w:b/>
          <w:color w:val="231F20"/>
          <w:sz w:val="18"/>
          <w:szCs w:val="18"/>
        </w:rPr>
        <w:t>and error bars determined</w:t>
      </w:r>
      <w:r w:rsidRPr="00802BD2">
        <w:rPr>
          <w:b/>
          <w:color w:val="231F20"/>
          <w:sz w:val="18"/>
          <w:szCs w:val="18"/>
        </w:rPr>
        <w:t xml:space="preserve"> in cores PO287-6B (PORTO), PO287-26B (TEJO) and POPEI (ALGARVE) with annual (open circles), four 3-month seasonal averages (JFM, AMJ, JAS, OND, see legend) and composites for the NAO winter (DJFM) and upwelling seasons (MJJAS) computed from </w:t>
      </w:r>
      <w:r w:rsidR="00EE569C" w:rsidRPr="00EE569C">
        <w:rPr>
          <w:b/>
          <w:sz w:val="18"/>
          <w:szCs w:val="18"/>
        </w:rPr>
        <w:t>NOAA daily Optimum Interpolation Sea Surface Temperature (OISST, V2 AVHRR-only)</w:t>
      </w:r>
      <w:r w:rsidR="00EE569C">
        <w:rPr>
          <w:sz w:val="20"/>
          <w:szCs w:val="20"/>
        </w:rPr>
        <w:t xml:space="preserve"> </w:t>
      </w:r>
      <w:r w:rsidR="008E0411">
        <w:rPr>
          <w:b/>
          <w:color w:val="231F20"/>
          <w:sz w:val="18"/>
          <w:szCs w:val="18"/>
        </w:rPr>
        <w:t>for</w:t>
      </w:r>
      <w:r w:rsidRPr="00802BD2">
        <w:rPr>
          <w:b/>
          <w:color w:val="231F20"/>
          <w:sz w:val="18"/>
          <w:szCs w:val="18"/>
        </w:rPr>
        <w:t xml:space="preserve"> the three sites location.</w:t>
      </w:r>
      <w:r w:rsidR="00430A34">
        <w:rPr>
          <w:b/>
          <w:color w:val="231F20"/>
          <w:sz w:val="18"/>
          <w:szCs w:val="18"/>
        </w:rPr>
        <w:t xml:space="preserve"> </w:t>
      </w:r>
    </w:p>
    <w:p w14:paraId="7CE9DEF0" w14:textId="77777777" w:rsidR="00E52FE7" w:rsidRPr="00802BD2" w:rsidRDefault="00E52FE7" w:rsidP="00E52FE7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color w:val="231F20"/>
          <w:sz w:val="18"/>
          <w:szCs w:val="18"/>
        </w:rPr>
      </w:pPr>
    </w:p>
    <w:p w14:paraId="529A218B" w14:textId="77777777" w:rsidR="00E52FE7" w:rsidRDefault="00E52FE7" w:rsidP="00E52FE7">
      <w:pPr>
        <w:jc w:val="both"/>
        <w:rPr>
          <w:sz w:val="22"/>
          <w:szCs w:val="22"/>
        </w:rPr>
      </w:pPr>
    </w:p>
    <w:p w14:paraId="7E05A1BE" w14:textId="26655CAC" w:rsidR="00E52FE7" w:rsidRDefault="00D82053" w:rsidP="00E52FE7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19A0FA7E" wp14:editId="489123E0">
            <wp:extent cx="2397760" cy="282480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rison STACKS Legenda.eps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8693" cy="2825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3A50D" w14:textId="383D6FB5" w:rsidR="00ED7E5F" w:rsidRPr="00CB4F86" w:rsidRDefault="00E25756" w:rsidP="00ED7E5F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Figure S</w:t>
      </w:r>
      <w:r w:rsidR="00041715">
        <w:rPr>
          <w:b/>
          <w:sz w:val="18"/>
          <w:szCs w:val="18"/>
        </w:rPr>
        <w:t>4</w:t>
      </w:r>
      <w:r w:rsidR="00ED7E5F" w:rsidRPr="00CB4F86">
        <w:rPr>
          <w:b/>
          <w:sz w:val="18"/>
          <w:szCs w:val="18"/>
        </w:rPr>
        <w:t xml:space="preserve"> – Comparison of SST stacks constructed using all the cores (total – black); all but the Tejo cores (effect of existing hiatus - green); except the Algarve record (effect of different coccolithophores generating process - red); considering only the northern sites (Galiza, Minho and Porto - blue). First two panels depict the 30-yr bin stacks. The third panel shows the 5-yr bin stacks constructed from the Porto, Tejo and Algarve cores for &gt;1850 CE. </w:t>
      </w:r>
    </w:p>
    <w:p w14:paraId="604F4EBE" w14:textId="7E770318" w:rsidR="00053678" w:rsidRPr="00CB4F86" w:rsidRDefault="00546E11" w:rsidP="006223E9">
      <w:pPr>
        <w:rPr>
          <w:sz w:val="20"/>
          <w:szCs w:val="20"/>
        </w:rPr>
      </w:pPr>
      <w:r w:rsidRPr="00CB4F86">
        <w:rPr>
          <w:sz w:val="20"/>
          <w:szCs w:val="20"/>
        </w:rPr>
        <w:fldChar w:fldCharType="begin"/>
      </w:r>
      <w:r w:rsidRPr="00CB4F86">
        <w:rPr>
          <w:sz w:val="20"/>
          <w:szCs w:val="20"/>
        </w:rPr>
        <w:instrText xml:space="preserve"> ADDIN EN.REFLIST </w:instrText>
      </w:r>
      <w:r w:rsidRPr="00CB4F86">
        <w:rPr>
          <w:sz w:val="20"/>
          <w:szCs w:val="20"/>
        </w:rPr>
        <w:fldChar w:fldCharType="end"/>
      </w:r>
    </w:p>
    <w:sectPr w:rsidR="00053678" w:rsidRPr="00CB4F86" w:rsidSect="00120A1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567" w:right="936" w:bottom="1338" w:left="936" w:header="0" w:footer="737" w:gutter="0"/>
      <w:lnNumType w:countBy="5" w:distance="227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CD3C88" w14:textId="77777777" w:rsidR="00120A1C" w:rsidRDefault="00120A1C" w:rsidP="00120A1C">
      <w:r>
        <w:separator/>
      </w:r>
    </w:p>
  </w:endnote>
  <w:endnote w:type="continuationSeparator" w:id="0">
    <w:p w14:paraId="0F1BC52E" w14:textId="77777777" w:rsidR="00120A1C" w:rsidRDefault="00120A1C" w:rsidP="00120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A6879" w14:textId="77777777" w:rsidR="00120A1C" w:rsidRDefault="00120A1C">
    <w:pPr>
      <w:pStyle w:val="Footer"/>
      <w:framePr w:wrap="around" w:vAnchor="text" w:hAnchor="margin" w:xAlign="center" w:y="1"/>
      <w:rPr>
        <w:rStyle w:val="PageNumber"/>
      </w:rPr>
      <w:pPrChange w:id="1" w:author="Fatima Abrantes" w:date="2017-11-12T20:26:00Z">
        <w:pPr>
          <w:pStyle w:val="Footer"/>
        </w:pPr>
      </w:pPrChange>
    </w:pPr>
    <w:ins w:id="2" w:author="Fatima Abrantes" w:date="2017-11-12T20:26:00Z">
      <w:r>
        <w:rPr>
          <w:rStyle w:val="PageNumber"/>
        </w:rPr>
        <w:fldChar w:fldCharType="begin"/>
      </w:r>
    </w:ins>
    <w:r>
      <w:rPr>
        <w:rStyle w:val="PageNumber"/>
      </w:rPr>
      <w:instrText>PAGE</w:instrText>
    </w:r>
    <w:ins w:id="3" w:author="Fatima Abrantes" w:date="2017-11-12T20:26:00Z">
      <w:r>
        <w:rPr>
          <w:rStyle w:val="PageNumber"/>
        </w:rPr>
        <w:instrText xml:space="preserve">  </w:instrText>
      </w:r>
      <w:r>
        <w:rPr>
          <w:rStyle w:val="PageNumber"/>
        </w:rPr>
        <w:fldChar w:fldCharType="end"/>
      </w:r>
    </w:ins>
  </w:p>
  <w:p w14:paraId="338D9643" w14:textId="77777777" w:rsidR="00120A1C" w:rsidRDefault="00120A1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C96788" w14:textId="77777777" w:rsidR="00120A1C" w:rsidRPr="00120A1C" w:rsidRDefault="00120A1C" w:rsidP="00376D1E">
    <w:pPr>
      <w:pStyle w:val="Footer"/>
      <w:framePr w:wrap="around" w:vAnchor="text" w:hAnchor="margin" w:xAlign="center" w:y="1"/>
      <w:rPr>
        <w:rStyle w:val="PageNumber"/>
        <w:sz w:val="20"/>
        <w:szCs w:val="20"/>
      </w:rPr>
    </w:pPr>
    <w:ins w:id="4" w:author="Fatima Abrantes" w:date="2017-11-12T20:26:00Z">
      <w:r w:rsidRPr="00120A1C">
        <w:rPr>
          <w:rStyle w:val="PageNumber"/>
          <w:sz w:val="20"/>
          <w:szCs w:val="20"/>
        </w:rPr>
        <w:fldChar w:fldCharType="begin"/>
      </w:r>
    </w:ins>
    <w:r w:rsidRPr="00120A1C">
      <w:rPr>
        <w:rStyle w:val="PageNumber"/>
        <w:sz w:val="20"/>
        <w:szCs w:val="20"/>
      </w:rPr>
      <w:instrText>PAGE</w:instrText>
    </w:r>
    <w:ins w:id="5" w:author="Fatima Abrantes" w:date="2017-11-12T20:26:00Z">
      <w:r w:rsidRPr="00120A1C">
        <w:rPr>
          <w:rStyle w:val="PageNumber"/>
          <w:sz w:val="20"/>
          <w:szCs w:val="20"/>
        </w:rPr>
        <w:instrText xml:space="preserve">  </w:instrText>
      </w:r>
    </w:ins>
    <w:r w:rsidRPr="00120A1C">
      <w:rPr>
        <w:rStyle w:val="PageNumber"/>
        <w:sz w:val="20"/>
        <w:szCs w:val="20"/>
      </w:rPr>
      <w:fldChar w:fldCharType="separate"/>
    </w:r>
    <w:r w:rsidR="002160A5">
      <w:rPr>
        <w:rStyle w:val="PageNumber"/>
        <w:noProof/>
        <w:sz w:val="20"/>
        <w:szCs w:val="20"/>
      </w:rPr>
      <w:t>2</w:t>
    </w:r>
    <w:ins w:id="6" w:author="Fatima Abrantes" w:date="2017-11-12T20:26:00Z">
      <w:r w:rsidRPr="00120A1C">
        <w:rPr>
          <w:rStyle w:val="PageNumber"/>
          <w:sz w:val="20"/>
          <w:szCs w:val="20"/>
        </w:rPr>
        <w:fldChar w:fldCharType="end"/>
      </w:r>
    </w:ins>
  </w:p>
  <w:p w14:paraId="15A457CF" w14:textId="77777777" w:rsidR="00120A1C" w:rsidRDefault="00120A1C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39323" w14:textId="77777777" w:rsidR="00376D1E" w:rsidRDefault="00376D1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8DD8A" w14:textId="77777777" w:rsidR="00120A1C" w:rsidRDefault="00120A1C" w:rsidP="00120A1C">
      <w:r>
        <w:separator/>
      </w:r>
    </w:p>
  </w:footnote>
  <w:footnote w:type="continuationSeparator" w:id="0">
    <w:p w14:paraId="2DF3F8E8" w14:textId="77777777" w:rsidR="00120A1C" w:rsidRDefault="00120A1C" w:rsidP="00120A1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86652" w14:textId="77777777" w:rsidR="00376D1E" w:rsidRDefault="00376D1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77E0E" w14:textId="77777777" w:rsidR="00376D1E" w:rsidRDefault="00376D1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7D4BD5" w14:textId="77777777" w:rsidR="00376D1E" w:rsidRDefault="00376D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opernicus Publication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xsd25sztxpp9wevaf5vf2sjs0axz9szrxv5&quot;&gt;Paleo1-casa copy-Converted&lt;record-ids&gt;&lt;item&gt;28&lt;/item&gt;&lt;item&gt;34&lt;/item&gt;&lt;item&gt;217&lt;/item&gt;&lt;item&gt;345&lt;/item&gt;&lt;item&gt;786&lt;/item&gt;&lt;item&gt;825&lt;/item&gt;&lt;item&gt;864&lt;/item&gt;&lt;item&gt;1085&lt;/item&gt;&lt;item&gt;1140&lt;/item&gt;&lt;item&gt;1303&lt;/item&gt;&lt;item&gt;1792&lt;/item&gt;&lt;item&gt;2551&lt;/item&gt;&lt;item&gt;4912&lt;/item&gt;&lt;item&gt;5158&lt;/item&gt;&lt;item&gt;5165&lt;/item&gt;&lt;item&gt;5171&lt;/item&gt;&lt;item&gt;5205&lt;/item&gt;&lt;item&gt;5216&lt;/item&gt;&lt;item&gt;5225&lt;/item&gt;&lt;item&gt;5237&lt;/item&gt;&lt;item&gt;5289&lt;/item&gt;&lt;item&gt;5361&lt;/item&gt;&lt;item&gt;5386&lt;/item&gt;&lt;item&gt;5551&lt;/item&gt;&lt;/record-ids&gt;&lt;/item&gt;&lt;/Libraries&gt;"/>
  </w:docVars>
  <w:rsids>
    <w:rsidRoot w:val="00D2585F"/>
    <w:rsid w:val="00007822"/>
    <w:rsid w:val="00041715"/>
    <w:rsid w:val="00053678"/>
    <w:rsid w:val="0005502C"/>
    <w:rsid w:val="00086AD4"/>
    <w:rsid w:val="000B0C97"/>
    <w:rsid w:val="00120A1C"/>
    <w:rsid w:val="00142C36"/>
    <w:rsid w:val="00151291"/>
    <w:rsid w:val="00183209"/>
    <w:rsid w:val="001B6514"/>
    <w:rsid w:val="002160A5"/>
    <w:rsid w:val="002662EA"/>
    <w:rsid w:val="00267941"/>
    <w:rsid w:val="002B19D0"/>
    <w:rsid w:val="00371054"/>
    <w:rsid w:val="00374F9B"/>
    <w:rsid w:val="00376D1E"/>
    <w:rsid w:val="003D76B0"/>
    <w:rsid w:val="00430A34"/>
    <w:rsid w:val="004C7E03"/>
    <w:rsid w:val="004D0C85"/>
    <w:rsid w:val="005001CD"/>
    <w:rsid w:val="0052512E"/>
    <w:rsid w:val="00546E11"/>
    <w:rsid w:val="005F0E0D"/>
    <w:rsid w:val="006223E9"/>
    <w:rsid w:val="0064145E"/>
    <w:rsid w:val="006E7816"/>
    <w:rsid w:val="0073426E"/>
    <w:rsid w:val="007D0AF9"/>
    <w:rsid w:val="007F0DF7"/>
    <w:rsid w:val="00802BD2"/>
    <w:rsid w:val="008326F5"/>
    <w:rsid w:val="008558D2"/>
    <w:rsid w:val="008E0411"/>
    <w:rsid w:val="009A6426"/>
    <w:rsid w:val="00A71A3A"/>
    <w:rsid w:val="00AA7BA0"/>
    <w:rsid w:val="00AB5201"/>
    <w:rsid w:val="00AC69E4"/>
    <w:rsid w:val="00B066A6"/>
    <w:rsid w:val="00B77B40"/>
    <w:rsid w:val="00B8755F"/>
    <w:rsid w:val="00BC1E47"/>
    <w:rsid w:val="00C16A87"/>
    <w:rsid w:val="00C75404"/>
    <w:rsid w:val="00CB4F86"/>
    <w:rsid w:val="00CE2F3B"/>
    <w:rsid w:val="00D1288B"/>
    <w:rsid w:val="00D2585F"/>
    <w:rsid w:val="00D46F5F"/>
    <w:rsid w:val="00D51193"/>
    <w:rsid w:val="00D82053"/>
    <w:rsid w:val="00D87E41"/>
    <w:rsid w:val="00DB1341"/>
    <w:rsid w:val="00DF6CA9"/>
    <w:rsid w:val="00E25756"/>
    <w:rsid w:val="00E52FE7"/>
    <w:rsid w:val="00E71AE7"/>
    <w:rsid w:val="00EA6838"/>
    <w:rsid w:val="00EB4D74"/>
    <w:rsid w:val="00ED7E5F"/>
    <w:rsid w:val="00EE569C"/>
    <w:rsid w:val="00F137F8"/>
    <w:rsid w:val="00F2337D"/>
    <w:rsid w:val="00FA02C3"/>
    <w:rsid w:val="00FC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E98E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85F"/>
    <w:rPr>
      <w:rFonts w:ascii="Times New Roman" w:eastAsia="Times New Roman" w:hAnsi="Times New Roman" w:cs="Times New Roman"/>
    </w:rPr>
  </w:style>
  <w:style w:type="paragraph" w:styleId="Heading4">
    <w:name w:val="heading 4"/>
    <w:basedOn w:val="Normal"/>
    <w:link w:val="Heading4Char"/>
    <w:uiPriority w:val="9"/>
    <w:qFormat/>
    <w:rsid w:val="00E71AE7"/>
    <w:pPr>
      <w:spacing w:before="100" w:beforeAutospacing="1" w:after="100" w:afterAutospacing="1"/>
      <w:outlineLvl w:val="3"/>
    </w:pPr>
    <w:rPr>
      <w:rFonts w:ascii="Times" w:eastAsiaTheme="minorEastAsia" w:hAnsi="Times" w:cstheme="min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58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85F"/>
    <w:rPr>
      <w:rFonts w:ascii="Lucida Grande" w:eastAsia="Times New Roman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007822"/>
  </w:style>
  <w:style w:type="character" w:customStyle="1" w:styleId="Heading4Char">
    <w:name w:val="Heading 4 Char"/>
    <w:basedOn w:val="DefaultParagraphFont"/>
    <w:link w:val="Heading4"/>
    <w:uiPriority w:val="9"/>
    <w:rsid w:val="00E71AE7"/>
    <w:rPr>
      <w:rFonts w:ascii="Times" w:hAnsi="Times"/>
      <w:b/>
      <w:bCs/>
    </w:rPr>
  </w:style>
  <w:style w:type="character" w:styleId="Hyperlink">
    <w:name w:val="Hyperlink"/>
    <w:basedOn w:val="DefaultParagraphFont"/>
    <w:uiPriority w:val="99"/>
    <w:unhideWhenUsed/>
    <w:rsid w:val="00E71AE7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rsid w:val="00546E11"/>
    <w:pPr>
      <w:jc w:val="center"/>
    </w:pPr>
  </w:style>
  <w:style w:type="paragraph" w:customStyle="1" w:styleId="EndNoteBibliography">
    <w:name w:val="EndNote Bibliography"/>
    <w:basedOn w:val="Normal"/>
    <w:rsid w:val="00546E11"/>
    <w:pPr>
      <w:jc w:val="both"/>
    </w:pPr>
  </w:style>
  <w:style w:type="paragraph" w:styleId="Footer">
    <w:name w:val="footer"/>
    <w:basedOn w:val="Normal"/>
    <w:link w:val="FooterChar"/>
    <w:uiPriority w:val="99"/>
    <w:unhideWhenUsed/>
    <w:rsid w:val="00120A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0A1C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120A1C"/>
  </w:style>
  <w:style w:type="paragraph" w:styleId="Header">
    <w:name w:val="header"/>
    <w:basedOn w:val="Normal"/>
    <w:link w:val="HeaderChar"/>
    <w:uiPriority w:val="99"/>
    <w:unhideWhenUsed/>
    <w:rsid w:val="00120A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0A1C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85F"/>
    <w:rPr>
      <w:rFonts w:ascii="Times New Roman" w:eastAsia="Times New Roman" w:hAnsi="Times New Roman" w:cs="Times New Roman"/>
    </w:rPr>
  </w:style>
  <w:style w:type="paragraph" w:styleId="Heading4">
    <w:name w:val="heading 4"/>
    <w:basedOn w:val="Normal"/>
    <w:link w:val="Heading4Char"/>
    <w:uiPriority w:val="9"/>
    <w:qFormat/>
    <w:rsid w:val="00E71AE7"/>
    <w:pPr>
      <w:spacing w:before="100" w:beforeAutospacing="1" w:after="100" w:afterAutospacing="1"/>
      <w:outlineLvl w:val="3"/>
    </w:pPr>
    <w:rPr>
      <w:rFonts w:ascii="Times" w:eastAsiaTheme="minorEastAsia" w:hAnsi="Times" w:cstheme="min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58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85F"/>
    <w:rPr>
      <w:rFonts w:ascii="Lucida Grande" w:eastAsia="Times New Roman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007822"/>
  </w:style>
  <w:style w:type="character" w:customStyle="1" w:styleId="Heading4Char">
    <w:name w:val="Heading 4 Char"/>
    <w:basedOn w:val="DefaultParagraphFont"/>
    <w:link w:val="Heading4"/>
    <w:uiPriority w:val="9"/>
    <w:rsid w:val="00E71AE7"/>
    <w:rPr>
      <w:rFonts w:ascii="Times" w:hAnsi="Times"/>
      <w:b/>
      <w:bCs/>
    </w:rPr>
  </w:style>
  <w:style w:type="character" w:styleId="Hyperlink">
    <w:name w:val="Hyperlink"/>
    <w:basedOn w:val="DefaultParagraphFont"/>
    <w:uiPriority w:val="99"/>
    <w:unhideWhenUsed/>
    <w:rsid w:val="00E71AE7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rsid w:val="00546E11"/>
    <w:pPr>
      <w:jc w:val="center"/>
    </w:pPr>
  </w:style>
  <w:style w:type="paragraph" w:customStyle="1" w:styleId="EndNoteBibliography">
    <w:name w:val="EndNote Bibliography"/>
    <w:basedOn w:val="Normal"/>
    <w:rsid w:val="00546E11"/>
    <w:pPr>
      <w:jc w:val="both"/>
    </w:pPr>
  </w:style>
  <w:style w:type="paragraph" w:styleId="Footer">
    <w:name w:val="footer"/>
    <w:basedOn w:val="Normal"/>
    <w:link w:val="FooterChar"/>
    <w:uiPriority w:val="99"/>
    <w:unhideWhenUsed/>
    <w:rsid w:val="00120A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0A1C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120A1C"/>
  </w:style>
  <w:style w:type="paragraph" w:styleId="Header">
    <w:name w:val="header"/>
    <w:basedOn w:val="Normal"/>
    <w:link w:val="HeaderChar"/>
    <w:uiPriority w:val="99"/>
    <w:unhideWhenUsed/>
    <w:rsid w:val="00120A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0A1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emf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1288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Abrantes</dc:creator>
  <cp:keywords/>
  <dc:description/>
  <cp:lastModifiedBy>Fatima Abrantes</cp:lastModifiedBy>
  <cp:revision>9</cp:revision>
  <cp:lastPrinted>2017-11-17T14:48:00Z</cp:lastPrinted>
  <dcterms:created xsi:type="dcterms:W3CDTF">2017-11-16T10:56:00Z</dcterms:created>
  <dcterms:modified xsi:type="dcterms:W3CDTF">2017-12-10T17:22:00Z</dcterms:modified>
</cp:coreProperties>
</file>